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BFE2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  <w:tblPrChange w:id="3" w:author="Autor">
          <w:tblPr>
            <w:tblW w:w="4897" w:type="pct"/>
            <w:tblInd w:w="108" w:type="dxa"/>
            <w:tbl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  <w:insideH w:val="single" w:sz="6" w:space="0" w:color="777777"/>
              <w:insideV w:val="single" w:sz="6" w:space="0" w:color="777777"/>
            </w:tblBorders>
            <w:tblLook w:val="0000" w:firstRow="0" w:lastRow="0" w:firstColumn="0" w:lastColumn="0" w:noHBand="0" w:noVBand="0"/>
          </w:tblPr>
        </w:tblPrChange>
      </w:tblPr>
      <w:tblGrid>
        <w:gridCol w:w="3056"/>
        <w:gridCol w:w="5813"/>
        <w:tblGridChange w:id="4">
          <w:tblGrid>
            <w:gridCol w:w="3135"/>
            <w:gridCol w:w="5962"/>
          </w:tblGrid>
        </w:tblGridChange>
      </w:tblGrid>
      <w:tr w:rsidR="00F01740" w:rsidRPr="00971CC1" w14:paraId="5C1F2B0E" w14:textId="77777777" w:rsidTr="009F6ADF">
        <w:trPr>
          <w:trHeight w:hRule="exact" w:val="1147"/>
          <w:trPrChange w:id="5" w:author="Autor">
            <w:trPr>
              <w:trHeight w:hRule="exact" w:val="1147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6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7"/>
            <w:r w:rsidRPr="00971CC1">
              <w:rPr>
                <w:b/>
              </w:rPr>
              <w:t xml:space="preserve">Identifikácia žiadateľa </w:t>
            </w:r>
            <w:commentRangeEnd w:id="7"/>
            <w:r w:rsidRPr="00971CC1">
              <w:rPr>
                <w:rStyle w:val="Odkaznakomentr"/>
              </w:rPr>
              <w:commentReference w:id="7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  <w:tcPrChange w:id="8" w:author="Autor">
              <w:tcPr>
                <w:tcW w:w="3277" w:type="pct"/>
                <w:vAlign w:val="center"/>
              </w:tcPr>
            </w:tcPrChange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9F6ADF">
        <w:trPr>
          <w:trHeight w:hRule="exact" w:val="851"/>
          <w:trPrChange w:id="9" w:author="Autor">
            <w:trPr>
              <w:trHeight w:hRule="exact" w:val="851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10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</w:t>
            </w:r>
            <w:ins w:id="11" w:author="Autor">
              <w:r w:rsidR="00201B15" w:rsidRPr="00971CC1">
                <w:rPr>
                  <w:b/>
                </w:rPr>
                <w:t>poskytnutie</w:t>
              </w:r>
              <w:r w:rsidRPr="00971CC1">
                <w:rPr>
                  <w:b/>
                </w:rPr>
                <w:t xml:space="preserve"> </w:t>
              </w:r>
            </w:ins>
            <w:r w:rsidRPr="00971CC1">
              <w:rPr>
                <w:b/>
              </w:rPr>
              <w:t>NFP</w:t>
            </w:r>
          </w:p>
        </w:tc>
        <w:tc>
          <w:tcPr>
            <w:tcW w:w="3277" w:type="pct"/>
            <w:vAlign w:val="center"/>
            <w:tcPrChange w:id="12" w:author="Autor">
              <w:tcPr>
                <w:tcW w:w="3277" w:type="pct"/>
                <w:vAlign w:val="center"/>
              </w:tcPr>
            </w:tcPrChange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9F6ADF">
        <w:trPr>
          <w:trHeight w:hRule="exact" w:val="851"/>
          <w:trPrChange w:id="13" w:author="Autor">
            <w:trPr>
              <w:trHeight w:hRule="exact" w:val="851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14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27BFC70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  <w:tcPrChange w:id="15" w:author="Autor">
              <w:tcPr>
                <w:tcW w:w="3277" w:type="pct"/>
                <w:vAlign w:val="center"/>
              </w:tcPr>
            </w:tcPrChange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9F6ADF">
        <w:trPr>
          <w:trHeight w:hRule="exact" w:val="1477"/>
          <w:trPrChange w:id="16" w:author="Autor">
            <w:trPr>
              <w:trHeight w:hRule="exact" w:val="1477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17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ins w:id="18" w:author="Autor">
              <w:r w:rsidR="00E05054" w:rsidRPr="00971CC1">
                <w:rPr>
                  <w:b/>
                </w:rPr>
                <w:t xml:space="preserve"> </w:t>
              </w:r>
            </w:ins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  <w:tcPrChange w:id="19" w:author="Autor">
              <w:tcPr>
                <w:tcW w:w="3277" w:type="pct"/>
                <w:vAlign w:val="center"/>
              </w:tcPr>
            </w:tcPrChange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76F6A6EA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>štrukturálnych a investičných fondov a o zmene a doplnení niektorých zákonov (ďalej ako „</w:t>
      </w:r>
      <w:del w:id="20" w:author="Autor">
        <w:r>
          <w:delText>zákon</w:delText>
        </w:r>
      </w:del>
      <w:ins w:id="21" w:author="Autor">
        <w:r w:rsidR="00E05054" w:rsidRPr="00971CC1">
          <w:t>Z</w:t>
        </w:r>
        <w:r w:rsidRPr="00971CC1">
          <w:t>ákon</w:t>
        </w:r>
      </w:ins>
      <w:r w:rsidRPr="00971CC1">
        <w:t xml:space="preserve">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59265E5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  <w:rPr>
          <w:del w:id="22" w:author="Autor"/>
        </w:rPr>
      </w:pPr>
      <w:r w:rsidRPr="00971CC1">
        <w:t xml:space="preserve">Pri poskytovaní </w:t>
      </w:r>
      <w:del w:id="23" w:author="Autor">
        <w:r>
          <w:delText>príspevku</w:delText>
        </w:r>
      </w:del>
      <w:ins w:id="24" w:author="Autor">
        <w:r w:rsidR="00E05054" w:rsidRPr="00971CC1">
          <w:t>NFP</w:t>
        </w:r>
      </w:ins>
      <w:r w:rsidR="00E05054" w:rsidRPr="00971CC1">
        <w:t xml:space="preserve"> </w:t>
      </w:r>
      <w:r w:rsidRPr="00971CC1">
        <w:t>na realizáciu Projektu sa postupuje podľa tohto rozhodnutia</w:t>
      </w:r>
      <w:del w:id="25" w:author="Autor">
        <w:r>
          <w:delText>,</w:delText>
        </w:r>
      </w:del>
      <w:ins w:id="26" w:author="Autor">
        <w:r w:rsidR="00E05054" w:rsidRPr="00971CC1">
          <w:t xml:space="preserve"> o schválení žiadosti o poskytnutie NFP (ďalej aj ako „Rozhodnutie o schválení žiadosti o NFP“)</w:t>
        </w:r>
        <w:r w:rsidRPr="00971CC1">
          <w:t>,</w:t>
        </w:r>
      </w:ins>
      <w:r w:rsidRPr="00971CC1">
        <w:t xml:space="preserve"> ktoré v prílohe č. 1 obsahuje práva a povinnosti Prijímateľa a Poskytovateľa v súvislosti s realizáciou Projektu. Nadobudnutím právoplatnosti tohto rozhodnutia podľa § 52 ods. 1 zák. č. 71/1967 Zb. o správnom konaní (Správny poriadok) </w:t>
      </w:r>
      <w:r w:rsidRPr="00971CC1">
        <w:lastRenderedPageBreak/>
        <w:t>v znení neskorších predpisov (ďalej len „Správny poriadok“) nadobúda toto rozhodnutie účinnosť a Žiadateľ sa ďalej</w:t>
      </w:r>
    </w:p>
    <w:p w14:paraId="092D96D5" w14:textId="2FFF0667" w:rsidR="00F01740" w:rsidRPr="00971CC1" w:rsidRDefault="00E05054" w:rsidP="009F6ADF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  <w:pPrChange w:id="27" w:author="Autor">
          <w:pPr>
            <w:spacing w:after="120"/>
            <w:jc w:val="both"/>
          </w:pPr>
        </w:pPrChange>
      </w:pPr>
      <w:ins w:id="28" w:author="Autor">
        <w:r w:rsidRPr="00971CC1">
          <w:t xml:space="preserve"> </w:t>
        </w:r>
      </w:ins>
      <w:r w:rsidR="00F661A6" w:rsidRPr="00971CC1">
        <w:t xml:space="preserve">označuje ako Prijímateľ. Poskytnutie </w:t>
      </w:r>
      <w:del w:id="29" w:author="Autor">
        <w:r w:rsidR="00F661A6">
          <w:delText>príspevku</w:delText>
        </w:r>
      </w:del>
      <w:ins w:id="30" w:author="Autor">
        <w:r w:rsidRPr="00971CC1">
          <w:t>NFP</w:t>
        </w:r>
      </w:ins>
      <w:r w:rsidRPr="00971CC1">
        <w:t xml:space="preserve"> </w:t>
      </w:r>
      <w:r w:rsidR="00F661A6"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5A5777B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del w:id="31" w:author="Autor">
        <w:r>
          <w:delText>rozhodnutia</w:delText>
        </w:r>
      </w:del>
      <w:ins w:id="32" w:author="Autor">
        <w:r w:rsidR="005A2CED">
          <w:t>R</w:t>
        </w:r>
        <w:r w:rsidRPr="00971CC1">
          <w:t>ozhodnutia</w:t>
        </w:r>
      </w:ins>
      <w:r w:rsidRPr="00971CC1">
        <w:t xml:space="preserve"> o</w:t>
      </w:r>
      <w:r w:rsidR="00E05054" w:rsidRPr="00971CC1">
        <w:t> </w:t>
      </w:r>
      <w:r w:rsidRPr="00971CC1">
        <w:t>schválení</w:t>
      </w:r>
      <w:ins w:id="33" w:author="Autor">
        <w:r w:rsidR="00E05054" w:rsidRPr="00971CC1">
          <w:t xml:space="preserve"> žiadosti</w:t>
        </w:r>
        <w:r w:rsidRPr="00971CC1">
          <w:t xml:space="preserve"> </w:t>
        </w:r>
        <w:r w:rsidR="00AD771B" w:rsidRPr="00971CC1">
          <w:t>o poskytnutie</w:t>
        </w:r>
      </w:ins>
      <w:r w:rsidR="00AD771B" w:rsidRPr="00971CC1">
        <w:t xml:space="preserve"> </w:t>
      </w:r>
      <w:r w:rsidRPr="00971CC1">
        <w:t xml:space="preserve">NFP sú tieto </w:t>
      </w:r>
      <w:commentRangeStart w:id="34"/>
      <w:r w:rsidRPr="00971CC1">
        <w:t>prílohy</w:t>
      </w:r>
      <w:commentRangeEnd w:id="34"/>
      <w:r w:rsidRPr="009F6ADF">
        <w:rPr>
          <w:rStyle w:val="Odkaznakomentr"/>
          <w:sz w:val="24"/>
          <w:rPrChange w:id="35" w:author="Autor">
            <w:rPr>
              <w:rStyle w:val="Odkaznakomentr"/>
            </w:rPr>
          </w:rPrChange>
        </w:rPr>
        <w:commentReference w:id="34"/>
      </w:r>
      <w:r w:rsidRPr="00971CC1">
        <w:t xml:space="preserve">: </w:t>
      </w:r>
    </w:p>
    <w:p w14:paraId="5DF5CB09" w14:textId="17E59043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36" w:author="Autor">
        <w:r>
          <w:delText>príloha</w:delText>
        </w:r>
      </w:del>
      <w:ins w:id="37" w:author="Autor">
        <w:r w:rsidR="00E05054" w:rsidRPr="00971CC1">
          <w:t>P</w:t>
        </w:r>
        <w:r w:rsidRPr="00971CC1">
          <w:t>ríloha</w:t>
        </w:r>
      </w:ins>
      <w:r w:rsidRPr="00971CC1">
        <w:t xml:space="preserve"> č. 1 - Práva a povinnosti Prijímateľa a Poskytovateľa v súvislosti s realizáciou Projektu;</w:t>
      </w:r>
    </w:p>
    <w:p w14:paraId="397AF555" w14:textId="5CDC275D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38" w:author="Autor">
        <w:r>
          <w:delText>príloha</w:delText>
        </w:r>
      </w:del>
      <w:ins w:id="39" w:author="Autor">
        <w:r w:rsidR="00E05054" w:rsidRPr="00971CC1">
          <w:t>P</w:t>
        </w:r>
        <w:r w:rsidRPr="00971CC1">
          <w:t>ríloha</w:t>
        </w:r>
      </w:ins>
      <w:r w:rsidRPr="00971CC1">
        <w:t xml:space="preserve"> č. 2 - Predmet podpory NFP;</w:t>
      </w:r>
    </w:p>
    <w:p w14:paraId="3D228848" w14:textId="04DF1080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40"/>
      <w:del w:id="41" w:author="Autor">
        <w:r>
          <w:delText>príloha</w:delText>
        </w:r>
      </w:del>
      <w:commentRangeEnd w:id="40"/>
      <w:ins w:id="42" w:author="Autor">
        <w:r w:rsidR="00E05054" w:rsidRPr="00971CC1">
          <w:t>P</w:t>
        </w:r>
        <w:commentRangeStart w:id="43"/>
        <w:r w:rsidRPr="00971CC1">
          <w:t>ríloha</w:t>
        </w:r>
      </w:ins>
      <w:commentRangeEnd w:id="43"/>
      <w:r w:rsidRPr="009F6ADF">
        <w:rPr>
          <w:rStyle w:val="Odkaznakomentr"/>
          <w:sz w:val="24"/>
          <w:rPrChange w:id="44" w:author="Autor">
            <w:rPr>
              <w:rStyle w:val="Odkaznakomentr"/>
            </w:rPr>
          </w:rPrChange>
        </w:rPr>
        <w:commentReference w:id="43"/>
      </w:r>
      <w:r w:rsidRPr="00971CC1">
        <w:t xml:space="preserve"> č. 3 - Rozpočet Projektu;</w:t>
      </w:r>
    </w:p>
    <w:p w14:paraId="70D31A27" w14:textId="7C88BFAF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45" w:author="Autor">
        <w:r>
          <w:delText>príloha</w:delText>
        </w:r>
      </w:del>
      <w:ins w:id="46" w:author="Autor">
        <w:r w:rsidR="00E05054" w:rsidRPr="00971CC1">
          <w:t>P</w:t>
        </w:r>
        <w:r w:rsidRPr="00971CC1">
          <w:t>ríloha</w:t>
        </w:r>
      </w:ins>
      <w:r w:rsidRPr="00971CC1">
        <w:t xml:space="preserve"> č. 4 - </w:t>
      </w:r>
      <w:r w:rsidRPr="00971CC1">
        <w:rPr>
          <w:bCs/>
        </w:rPr>
        <w:t xml:space="preserve">Finančné opravy za porušenie pravidiel a postupov </w:t>
      </w:r>
      <w:ins w:id="47" w:author="Autor">
        <w:r w:rsidR="00717C61">
          <w:rPr>
            <w:bCs/>
          </w:rPr>
          <w:t xml:space="preserve">verejného </w:t>
        </w:r>
      </w:ins>
      <w:r w:rsidRPr="00971CC1">
        <w:rPr>
          <w:bCs/>
        </w:rPr>
        <w:t>obstarávania.</w:t>
      </w:r>
    </w:p>
    <w:p w14:paraId="6D9F4EDD" w14:textId="08698E3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ins w:id="48" w:author="Autor">
        <w:r w:rsidR="00E05054" w:rsidRPr="00971CC1">
          <w:t xml:space="preserve"> </w:t>
        </w:r>
      </w:ins>
      <w:r w:rsidRPr="00971CC1">
        <w:t>22  až §</w:t>
      </w:r>
      <w:ins w:id="49" w:author="Autor">
        <w:r w:rsidR="00E05054" w:rsidRPr="00971CC1">
          <w:t xml:space="preserve"> </w:t>
        </w:r>
      </w:ins>
      <w:r w:rsidRPr="00971CC1">
        <w:t xml:space="preserve">24 </w:t>
      </w:r>
      <w:del w:id="50" w:author="Autor">
        <w:r>
          <w:delText>zákona</w:delText>
        </w:r>
      </w:del>
      <w:ins w:id="51" w:author="Autor">
        <w:r w:rsidR="00E05054" w:rsidRPr="00971CC1">
          <w:t>Z</w:t>
        </w:r>
        <w:r w:rsidRPr="00971CC1">
          <w:t>ákona</w:t>
        </w:r>
      </w:ins>
      <w:r w:rsidRPr="00971CC1">
        <w:t xml:space="preserve"> o príspevku z EŠIF. Zmena v právach a povinnostiach Poskytovateľa a Prijímateľa v súvislosti s realizáciou Projektu</w:t>
      </w:r>
      <w:del w:id="52" w:author="Autor">
        <w:r>
          <w:delText xml:space="preserve"> je možná</w:delText>
        </w:r>
      </w:del>
      <w:ins w:id="53" w:author="Autor">
        <w:r w:rsidR="00366B45">
          <w:t xml:space="preserve">, ako aj v ďalších prílohách tohto rozhodnutia, sa vykoná </w:t>
        </w:r>
      </w:ins>
      <w:r w:rsidRPr="00971CC1">
        <w:t xml:space="preserve"> postupom a v rozsahu uvedenom v prílohe č. 1 tohto rozhodnutia. </w:t>
      </w:r>
    </w:p>
    <w:p w14:paraId="13A16881" w14:textId="7F9969D6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</w:t>
      </w:r>
      <w:ins w:id="54" w:author="Autor">
        <w:r w:rsidRPr="00971CC1">
          <w:t xml:space="preserve"> </w:t>
        </w:r>
        <w:r w:rsidR="002F192D">
          <w:t>o schválení žiadosti o poskytnutie NFP</w:t>
        </w:r>
      </w:ins>
      <w:r w:rsidR="002F192D">
        <w:t xml:space="preserve"> </w:t>
      </w:r>
      <w:r w:rsidRPr="00971CC1"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ins w:id="55" w:author="Autor">
        <w:r w:rsidR="002F192D">
          <w:t xml:space="preserve">o schválení žiadosti o poskytnutie NFP </w:t>
        </w:r>
      </w:ins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56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56"/>
      <w:r w:rsidR="00A324FA">
        <w:rPr>
          <w:rStyle w:val="Odkaznakomentr"/>
          <w:szCs w:val="20"/>
        </w:rPr>
        <w:commentReference w:id="56"/>
      </w:r>
    </w:p>
    <w:p w14:paraId="419C22A6" w14:textId="54823A75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c) tohto odseku 6 sa predĺži na základe oznámenia Poskytovateľa Prijímateľovi v prípade, </w:t>
      </w:r>
      <w:del w:id="57" w:author="Autor">
        <w:r>
          <w:delText xml:space="preserve">         </w:delText>
        </w:r>
      </w:del>
      <w:r w:rsidRPr="00971CC1">
        <w:t xml:space="preserve">ak </w:t>
      </w:r>
      <w:r w:rsidRPr="00971CC1">
        <w:lastRenderedPageBreak/>
        <w:t>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58"/>
      <w:r w:rsidRPr="00971CC1">
        <w:rPr>
          <w:sz w:val="24"/>
          <w:szCs w:val="24"/>
        </w:rPr>
        <w:t>...</w:t>
      </w:r>
      <w:commentRangeEnd w:id="58"/>
      <w:r w:rsidRPr="00971CC1">
        <w:rPr>
          <w:rStyle w:val="Odkaznakomentr"/>
          <w:sz w:val="24"/>
          <w:szCs w:val="24"/>
        </w:rPr>
        <w:commentReference w:id="58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59"/>
      <w:r w:rsidRPr="00971CC1">
        <w:rPr>
          <w:sz w:val="24"/>
          <w:szCs w:val="24"/>
        </w:rPr>
        <w:t>V</w:t>
      </w:r>
      <w:commentRangeEnd w:id="59"/>
      <w:r w:rsidRPr="009F6ADF">
        <w:rPr>
          <w:rStyle w:val="Odkaznakomentr"/>
          <w:sz w:val="24"/>
          <w:rPrChange w:id="60" w:author="Autor">
            <w:rPr>
              <w:rStyle w:val="Odkaznakomentr"/>
            </w:rPr>
          </w:rPrChange>
        </w:rPr>
        <w:commentReference w:id="59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61"/>
      <w:r w:rsidRPr="00971CC1">
        <w:rPr>
          <w:sz w:val="24"/>
          <w:szCs w:val="24"/>
        </w:rPr>
        <w:t>......................</w:t>
      </w:r>
      <w:commentRangeEnd w:id="61"/>
      <w:r w:rsidRPr="00971CC1">
        <w:rPr>
          <w:rStyle w:val="Odkaznakomentr"/>
          <w:sz w:val="24"/>
          <w:szCs w:val="24"/>
        </w:rPr>
        <w:commentReference w:id="61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23099038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del w:id="62" w:author="Autor">
        <w:r>
          <w:rPr>
            <w:sz w:val="24"/>
            <w:szCs w:val="24"/>
          </w:rPr>
          <w:delText>zákona</w:delText>
        </w:r>
      </w:del>
      <w:ins w:id="63" w:author="Autor">
        <w:r w:rsidR="006E004C" w:rsidRPr="00971CC1">
          <w:rPr>
            <w:sz w:val="24"/>
            <w:szCs w:val="24"/>
          </w:rPr>
          <w:t>Z</w:t>
        </w:r>
        <w:r w:rsidRPr="00971CC1">
          <w:rPr>
            <w:sz w:val="24"/>
            <w:szCs w:val="24"/>
          </w:rPr>
          <w:t>ákona</w:t>
        </w:r>
      </w:ins>
      <w:r w:rsidRPr="00971CC1">
        <w:rPr>
          <w:sz w:val="24"/>
          <w:szCs w:val="24"/>
        </w:rPr>
        <w:t xml:space="preserve">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5EF683AB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del w:id="64" w:author="Autor">
        <w:r>
          <w:delText>zákona</w:delText>
        </w:r>
      </w:del>
      <w:ins w:id="65" w:author="Autor">
        <w:r w:rsidR="006E004C" w:rsidRPr="00971CC1">
          <w:t>Z</w:t>
        </w:r>
        <w:r w:rsidRPr="00971CC1">
          <w:t>ákona</w:t>
        </w:r>
      </w:ins>
      <w:r w:rsidRPr="00971CC1">
        <w:t xml:space="preserve"> o príspevku z EŠIF možné podať odvolanie. Žiadateľ môže podať odvolanie písomne na adresu Poskytovateľa uvedenú v tomto rozhodnutí do 10 pracovných dní odo dňa doručenia tohto rozhodnutia</w:t>
      </w:r>
      <w:del w:id="66" w:author="Autor">
        <w:r>
          <w:delText>.</w:delText>
        </w:r>
      </w:del>
      <w:ins w:id="67" w:author="Autor">
        <w:r w:rsidR="002F192D">
          <w:t xml:space="preserve"> alebo elektronicky, zaslaním do</w:t>
        </w:r>
        <w:r w:rsidR="00B86995">
          <w:t> </w:t>
        </w:r>
        <w:r w:rsidR="002F192D">
          <w:t>elektronickej schránky Poskytovateľa podpísané kvalifikovaným elektronickým podpisom alebo kvalifikovaným elektronickým podpisom s mandátnym certifikátom alebo kvalifikovanou elektronickou pečaťou</w:t>
        </w:r>
        <w:r w:rsidRPr="00971CC1">
          <w:t>.</w:t>
        </w:r>
      </w:ins>
      <w:r w:rsidRPr="00971CC1">
        <w:t xml:space="preserve"> V odvolaní sa okrem identifikačných náležitostí (§ 22 </w:t>
      </w:r>
      <w:del w:id="68" w:author="Autor">
        <w:r>
          <w:delText>ods.</w:delText>
        </w:r>
      </w:del>
      <w:ins w:id="69" w:author="Autor">
        <w:r w:rsidRPr="00971CC1">
          <w:t>ods</w:t>
        </w:r>
        <w:r w:rsidR="00B76DCC">
          <w:t>ek</w:t>
        </w:r>
      </w:ins>
      <w:r w:rsidRPr="00971CC1">
        <w:t xml:space="preserve"> 5</w:t>
      </w:r>
      <w:del w:id="70" w:author="Autor">
        <w:r>
          <w:delText>, písm.</w:delText>
        </w:r>
      </w:del>
      <w:ins w:id="71" w:author="Autor">
        <w:r w:rsidRPr="00971CC1">
          <w:t xml:space="preserve"> písm</w:t>
        </w:r>
        <w:r w:rsidR="00B76DCC">
          <w:t>eno</w:t>
        </w:r>
      </w:ins>
      <w:r w:rsidRPr="00971CC1">
        <w:t xml:space="preserve"> a) a b) </w:t>
      </w:r>
      <w:del w:id="72" w:author="Autor">
        <w:r>
          <w:delText>zákona</w:delText>
        </w:r>
      </w:del>
      <w:ins w:id="73" w:author="Autor">
        <w:r w:rsidR="006E004C" w:rsidRPr="00971CC1">
          <w:t>Z</w:t>
        </w:r>
        <w:r w:rsidRPr="00971CC1">
          <w:t>ákona</w:t>
        </w:r>
      </w:ins>
      <w:r w:rsidRPr="00971CC1">
        <w:t xml:space="preserve">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7B652804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del w:id="74" w:author="Autor">
        <w:r>
          <w:delText xml:space="preserve"> </w:delText>
        </w:r>
      </w:del>
      <w:ins w:id="75" w:author="Autor">
        <w:r w:rsidR="00B86995">
          <w:t> </w:t>
        </w:r>
      </w:ins>
      <w:r w:rsidRPr="00971CC1">
        <w:t xml:space="preserve">súlade s podmienkami uvedenými v § 24 </w:t>
      </w:r>
      <w:del w:id="76" w:author="Autor">
        <w:r>
          <w:delText>zákona</w:delText>
        </w:r>
      </w:del>
      <w:ins w:id="77" w:author="Autor">
        <w:r w:rsidR="006E004C" w:rsidRPr="00971CC1">
          <w:t>Z</w:t>
        </w:r>
        <w:r w:rsidRPr="00971CC1">
          <w:t>ákona</w:t>
        </w:r>
      </w:ins>
      <w:r w:rsidRPr="00971CC1">
        <w:t xml:space="preserve">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lastRenderedPageBreak/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7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34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43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56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58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59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61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15012" w14:textId="77777777" w:rsidR="0087424F" w:rsidRDefault="0087424F">
      <w:r>
        <w:separator/>
      </w:r>
    </w:p>
  </w:endnote>
  <w:endnote w:type="continuationSeparator" w:id="0">
    <w:p w14:paraId="2B2BC38D" w14:textId="77777777" w:rsidR="0087424F" w:rsidRDefault="0087424F">
      <w:r>
        <w:continuationSeparator/>
      </w:r>
    </w:p>
  </w:endnote>
  <w:endnote w:type="continuationNotice" w:id="1">
    <w:p w14:paraId="2E5C36C5" w14:textId="77777777" w:rsidR="0087424F" w:rsidRDefault="00874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5887ABF4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9F6ADF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BE3E3" w14:textId="77777777" w:rsidR="0087424F" w:rsidRDefault="0087424F">
      <w:r>
        <w:separator/>
      </w:r>
    </w:p>
  </w:footnote>
  <w:footnote w:type="continuationSeparator" w:id="0">
    <w:p w14:paraId="23D43025" w14:textId="77777777" w:rsidR="0087424F" w:rsidRDefault="0087424F">
      <w:r>
        <w:continuationSeparator/>
      </w:r>
    </w:p>
  </w:footnote>
  <w:footnote w:type="continuationNotice" w:id="1">
    <w:p w14:paraId="41D15F3B" w14:textId="77777777" w:rsidR="0087424F" w:rsidRDefault="00874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F4F26"/>
    <w:rsid w:val="00201B15"/>
    <w:rsid w:val="002027C8"/>
    <w:rsid w:val="002D2C51"/>
    <w:rsid w:val="002F192D"/>
    <w:rsid w:val="00336E4B"/>
    <w:rsid w:val="00366B45"/>
    <w:rsid w:val="003B68F6"/>
    <w:rsid w:val="00470768"/>
    <w:rsid w:val="00486A3B"/>
    <w:rsid w:val="005976B1"/>
    <w:rsid w:val="005A2CED"/>
    <w:rsid w:val="0060609D"/>
    <w:rsid w:val="00693F72"/>
    <w:rsid w:val="006A0B6F"/>
    <w:rsid w:val="006C6840"/>
    <w:rsid w:val="006E004C"/>
    <w:rsid w:val="00717C61"/>
    <w:rsid w:val="0074585F"/>
    <w:rsid w:val="00854894"/>
    <w:rsid w:val="0087424F"/>
    <w:rsid w:val="008843A2"/>
    <w:rsid w:val="00971CC1"/>
    <w:rsid w:val="00974F22"/>
    <w:rsid w:val="009844D5"/>
    <w:rsid w:val="009F6ADF"/>
    <w:rsid w:val="00A324FA"/>
    <w:rsid w:val="00A36C80"/>
    <w:rsid w:val="00AD771B"/>
    <w:rsid w:val="00B631FC"/>
    <w:rsid w:val="00B66A5A"/>
    <w:rsid w:val="00B76DCC"/>
    <w:rsid w:val="00B86995"/>
    <w:rsid w:val="00B940F8"/>
    <w:rsid w:val="00BA042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E05054"/>
    <w:rsid w:val="00E355C2"/>
    <w:rsid w:val="00E8227C"/>
    <w:rsid w:val="00E95F99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2018-04-27T10:39:00Z</dcterms:created>
  <dcterms:modified xsi:type="dcterms:W3CDTF">2018-04-27T13:05:00Z</dcterms:modified>
</cp:coreProperties>
</file>